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10CB5EAC" w:rsidR="000331A6" w:rsidRPr="00925E0B" w:rsidRDefault="000331A6">
      <w:pPr>
        <w:rPr>
          <w:b/>
          <w:sz w:val="28"/>
          <w:szCs w:val="28"/>
        </w:rPr>
      </w:pPr>
      <w:r w:rsidRPr="00925E0B">
        <w:rPr>
          <w:b/>
          <w:sz w:val="28"/>
          <w:szCs w:val="28"/>
        </w:rPr>
        <w:t>PI Name:</w:t>
      </w:r>
      <w:r w:rsidR="00CC2F12">
        <w:rPr>
          <w:b/>
          <w:sz w:val="28"/>
          <w:szCs w:val="28"/>
        </w:rPr>
        <w:t xml:space="preserve">  </w:t>
      </w:r>
      <w:r w:rsidR="00CC2F12">
        <w:rPr>
          <w:sz w:val="28"/>
          <w:szCs w:val="28"/>
        </w:rPr>
        <w:t>Vy M. Dong &amp; Daniel Kim</w:t>
      </w:r>
    </w:p>
    <w:p w14:paraId="51315A05" w14:textId="2451394F" w:rsidR="000331A6" w:rsidRDefault="00660282">
      <w:r>
        <w:rPr>
          <w:b/>
          <w:sz w:val="28"/>
        </w:rPr>
        <w:t>Exploring the Chemoselectivity of Reducing Reagents</w:t>
      </w:r>
    </w:p>
    <w:p w14:paraId="6D574A61" w14:textId="6C573E65" w:rsidR="000331A6" w:rsidRDefault="000331A6">
      <w:r w:rsidRPr="000331A6">
        <w:rPr>
          <w:b/>
          <w:sz w:val="28"/>
        </w:rPr>
        <w:t xml:space="preserve">Overview </w:t>
      </w:r>
      <w:r w:rsidR="00660282">
        <w:br/>
        <w:t>Controlling the reactivity and selectivity during the synthesis of a molecule is a very important criteria for chemists. This has led to the development of many reagents that allow chemists to pick and choose reagents suitable for a given task. Quite often, a balance between reactivity and selectivity needs to be achieved. This experiment will use IR spectroscopy as a way of monitoring the reaction and to understand the reactivity of carbonyl compounds as well as the reactivity of hydride</w:t>
      </w:r>
      <w:r w:rsidR="006A1311">
        <w:t>-</w:t>
      </w:r>
      <w:r w:rsidR="00660282">
        <w:t>reducing reagents.</w:t>
      </w:r>
    </w:p>
    <w:p w14:paraId="7BED5D83" w14:textId="4B77CA87" w:rsidR="00B037CD" w:rsidRDefault="00B84DE8" w:rsidP="00660282">
      <w:r>
        <w:rPr>
          <w:b/>
          <w:sz w:val="28"/>
          <w:szCs w:val="28"/>
        </w:rPr>
        <w:t xml:space="preserve">Principles </w:t>
      </w:r>
      <w:r w:rsidR="00660282">
        <w:br/>
      </w:r>
      <w:r w:rsidR="00B037CD">
        <w:t>Before understanding hydride</w:t>
      </w:r>
      <w:r w:rsidR="006A1311">
        <w:t>-</w:t>
      </w:r>
      <w:r w:rsidR="00B037CD">
        <w:t>donor reagents, the reactivity of carbonyl compounds needs to be understood. Carbonyl compounds have a slight positive charge on the carbonyl-carbon giving it electrophilic-character (</w:t>
      </w:r>
      <w:r w:rsidR="00B037CD" w:rsidRPr="00A87C7A">
        <w:rPr>
          <w:b/>
        </w:rPr>
        <w:t>Figure 1a</w:t>
      </w:r>
      <w:r w:rsidR="00B037CD">
        <w:t>). Thus carbonyl compounds that have a pos</w:t>
      </w:r>
      <w:r w:rsidR="006A1311">
        <w:t>i</w:t>
      </w:r>
      <w:r w:rsidR="00B037CD">
        <w:t xml:space="preserve">tive charge are </w:t>
      </w:r>
      <w:r w:rsidR="00B037CD">
        <w:rPr>
          <w:i/>
        </w:rPr>
        <w:t>more</w:t>
      </w:r>
      <w:r w:rsidR="00B037CD">
        <w:t xml:space="preserve"> reactive to different nucleophiles such as a hydride donor. Acyl chlorides ha</w:t>
      </w:r>
      <w:r w:rsidR="00E8239D">
        <w:t>ve</w:t>
      </w:r>
      <w:r w:rsidR="00B037CD">
        <w:t xml:space="preserve"> a good leaving group (Cl</w:t>
      </w:r>
      <w:r w:rsidR="00B037CD" w:rsidRPr="00A87C7A">
        <w:rPr>
          <w:vertAlign w:val="superscript"/>
        </w:rPr>
        <w:t>–</w:t>
      </w:r>
      <w:r w:rsidR="00B037CD">
        <w:t xml:space="preserve">) making it also very electrophilic. Esters and amides are more stable because of the strong resonance structure from the second heteroatom on the carbonyl. A general range </w:t>
      </w:r>
      <w:r w:rsidR="00E8239D">
        <w:t>of</w:t>
      </w:r>
      <w:r w:rsidR="00B037CD">
        <w:t xml:space="preserve"> reactivity is shown in </w:t>
      </w:r>
      <w:r w:rsidR="00B037CD" w:rsidRPr="00A87C7A">
        <w:rPr>
          <w:b/>
        </w:rPr>
        <w:t>Figure 1b</w:t>
      </w:r>
      <w:r w:rsidR="00B037CD">
        <w:t>.</w:t>
      </w:r>
    </w:p>
    <w:p w14:paraId="255AEC56" w14:textId="10AED01D" w:rsidR="00B037CD" w:rsidRPr="00E8239D" w:rsidRDefault="00E8239D" w:rsidP="00660282">
      <w:pPr>
        <w:rPr>
          <w:b/>
        </w:rPr>
      </w:pPr>
      <w:r w:rsidRPr="00E8239D">
        <w:rPr>
          <w:b/>
        </w:rPr>
        <w:t>Figure 1. The reactivity (electr</w:t>
      </w:r>
      <w:r>
        <w:rPr>
          <w:b/>
        </w:rPr>
        <w:t>o</w:t>
      </w:r>
      <w:r w:rsidRPr="00E8239D">
        <w:rPr>
          <w:b/>
        </w:rPr>
        <w:t>philicity) of different carbonyl carbons.</w:t>
      </w:r>
    </w:p>
    <w:p w14:paraId="6EB6AB2F" w14:textId="7E459451" w:rsidR="00660282" w:rsidRDefault="00660282" w:rsidP="00660282">
      <w:r>
        <w:t>Most reductions of carbonyl compounds are done with reagents that transfer a hydride from boron or aluminum. Two common reagents of this type are sodium borohydride and lithium aluminum hydride (</w:t>
      </w:r>
      <w:r w:rsidRPr="00A87C7A">
        <w:rPr>
          <w:b/>
        </w:rPr>
        <w:t xml:space="preserve">Figure </w:t>
      </w:r>
      <w:r w:rsidR="00052EF4" w:rsidRPr="00A87C7A">
        <w:rPr>
          <w:b/>
        </w:rPr>
        <w:t>2</w:t>
      </w:r>
      <w:r>
        <w:t xml:space="preserve">). </w:t>
      </w:r>
      <w:r w:rsidR="00052EF4">
        <w:t>Sodium borohydride is a less reactive donor reagent but is efficient for reducing aldehyde</w:t>
      </w:r>
      <w:r w:rsidR="0017228F">
        <w:t>s</w:t>
      </w:r>
      <w:r w:rsidR="00052EF4">
        <w:t xml:space="preserve"> and ketones to alcohols. Compared to lithium aluminum hydride, which is much more reactive and can reduce ketones and aldehydes to alcohols but also reduce esters, amides, and carboxylic acids.</w:t>
      </w:r>
    </w:p>
    <w:p w14:paraId="6AA84D98" w14:textId="49A3A34D" w:rsidR="00660282" w:rsidRPr="00E8239D" w:rsidRDefault="00E8239D" w:rsidP="00E8239D">
      <w:pPr>
        <w:rPr>
          <w:b/>
        </w:rPr>
      </w:pPr>
      <w:r w:rsidRPr="00E8239D">
        <w:rPr>
          <w:b/>
        </w:rPr>
        <w:t>Figure 2. Two common hydride</w:t>
      </w:r>
      <w:r w:rsidR="00AD006A">
        <w:rPr>
          <w:b/>
        </w:rPr>
        <w:t>-</w:t>
      </w:r>
      <w:r w:rsidRPr="00E8239D">
        <w:rPr>
          <w:b/>
        </w:rPr>
        <w:t>don</w:t>
      </w:r>
      <w:r w:rsidR="00AD006A">
        <w:rPr>
          <w:b/>
        </w:rPr>
        <w:t>ating</w:t>
      </w:r>
      <w:r w:rsidRPr="00E8239D">
        <w:rPr>
          <w:b/>
        </w:rPr>
        <w:t xml:space="preserve"> reagents.</w:t>
      </w:r>
    </w:p>
    <w:p w14:paraId="032FB5D2" w14:textId="3E66085F" w:rsidR="00052EF4" w:rsidRDefault="00052EF4" w:rsidP="00052EF4">
      <w:r>
        <w:t>A common table can be made to show the different combinations of reducing reagents (hydride donors) with a series of carbonyl compounds (</w:t>
      </w:r>
      <w:r w:rsidRPr="00A87C7A">
        <w:rPr>
          <w:b/>
        </w:rPr>
        <w:t>Figure 3</w:t>
      </w:r>
      <w:r>
        <w:t xml:space="preserve">). It should be noted that some combinations produce no reaction. Other reactions only carry out a partial reduction. </w:t>
      </w:r>
    </w:p>
    <w:p w14:paraId="6B5C01CC" w14:textId="22A3C989" w:rsidR="00052EF4" w:rsidRDefault="00E8239D" w:rsidP="00E8239D">
      <w:pPr>
        <w:rPr>
          <w:b/>
        </w:rPr>
      </w:pPr>
      <w:commentRangeStart w:id="0"/>
      <w:r>
        <w:rPr>
          <w:b/>
        </w:rPr>
        <w:t>Figure 3. Reactivity of hydride-</w:t>
      </w:r>
      <w:r w:rsidRPr="00E8239D">
        <w:rPr>
          <w:b/>
        </w:rPr>
        <w:t>don</w:t>
      </w:r>
      <w:r w:rsidR="00AD006A">
        <w:rPr>
          <w:b/>
        </w:rPr>
        <w:t>ating</w:t>
      </w:r>
      <w:r w:rsidRPr="00E8239D">
        <w:rPr>
          <w:b/>
        </w:rPr>
        <w:t xml:space="preserve"> reducing agents with electrophilic carbonyl compounds.</w:t>
      </w:r>
      <w:commentRangeEnd w:id="0"/>
      <w:r w:rsidR="00AD006A">
        <w:rPr>
          <w:rStyle w:val="CommentReference"/>
        </w:rPr>
        <w:commentReference w:id="0"/>
      </w:r>
    </w:p>
    <w:commentRangeStart w:id="1"/>
    <w:p w14:paraId="2DE45535" w14:textId="09F9723C" w:rsidR="00A87C7A" w:rsidRPr="00E8239D" w:rsidRDefault="00A87C7A" w:rsidP="00A87C7A">
      <w:pPr>
        <w:jc w:val="center"/>
        <w:rPr>
          <w:b/>
        </w:rPr>
      </w:pPr>
      <w:r>
        <w:object w:dxaOrig="11505" w:dyaOrig="5176" w14:anchorId="2BA592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5pt;height:182.25pt" o:ole="">
            <v:imagedata r:id="rId7" o:title=""/>
          </v:shape>
          <o:OLEObject Type="Embed" ProgID="ChemDraw.Document.6.0" ShapeID="_x0000_i1025" DrawAspect="Content" ObjectID="_1534057693" r:id="rId8"/>
        </w:object>
      </w:r>
      <w:commentRangeEnd w:id="1"/>
      <w:r>
        <w:rPr>
          <w:rStyle w:val="CommentReference"/>
        </w:rPr>
        <w:commentReference w:id="1"/>
      </w:r>
    </w:p>
    <w:p w14:paraId="43BDCE6B" w14:textId="1AB77BC2" w:rsidR="00052EF4" w:rsidRDefault="00E8470B" w:rsidP="00052EF4">
      <w:r>
        <w:t>To demonstrate the varying degree in reactivity, a reaction with two carbonyl functional group</w:t>
      </w:r>
      <w:r w:rsidR="000F3C2E">
        <w:t>s</w:t>
      </w:r>
      <w:r>
        <w:t xml:space="preserve"> will be subjected to two sets of conditions with hydride</w:t>
      </w:r>
      <w:r w:rsidR="000F3C2E">
        <w:t>-</w:t>
      </w:r>
      <w:r>
        <w:t>don</w:t>
      </w:r>
      <w:r w:rsidR="000F3C2E">
        <w:t>ating</w:t>
      </w:r>
      <w:r>
        <w:t xml:space="preserve"> reducing reagent</w:t>
      </w:r>
      <w:r w:rsidR="000F3C2E">
        <w:t>s</w:t>
      </w:r>
      <w:r>
        <w:t xml:space="preserve">. </w:t>
      </w:r>
    </w:p>
    <w:p w14:paraId="1C42B6A3" w14:textId="69F89138" w:rsidR="00E8470B" w:rsidRPr="00E8239D" w:rsidRDefault="00E8239D" w:rsidP="00E8239D">
      <w:pPr>
        <w:rPr>
          <w:b/>
        </w:rPr>
      </w:pPr>
      <w:r w:rsidRPr="00E8239D">
        <w:rPr>
          <w:b/>
        </w:rPr>
        <w:t>Figure 4. Chemoselective reduction of ethyl acetoacetate.</w:t>
      </w:r>
    </w:p>
    <w:p w14:paraId="08C6FBBC" w14:textId="0BA0CA82" w:rsidR="00330F8D" w:rsidRDefault="000331A6" w:rsidP="00182CC8">
      <w:pPr>
        <w:rPr>
          <w:b/>
          <w:i/>
        </w:rPr>
      </w:pPr>
      <w:r w:rsidRPr="00467282">
        <w:rPr>
          <w:b/>
          <w:sz w:val="28"/>
        </w:rPr>
        <w:t>Procedure</w:t>
      </w:r>
      <w:r w:rsidR="00467282" w:rsidRPr="00467282">
        <w:rPr>
          <w:sz w:val="28"/>
        </w:rPr>
        <w:t xml:space="preserve"> </w:t>
      </w:r>
      <w:r w:rsidR="00E8470B">
        <w:br/>
      </w:r>
      <w:r w:rsidR="000F3C2E" w:rsidRPr="00A87C7A">
        <w:rPr>
          <w:b/>
        </w:rPr>
        <w:t xml:space="preserve">1. </w:t>
      </w:r>
      <w:r w:rsidR="00330F8D" w:rsidRPr="00A87C7A">
        <w:rPr>
          <w:b/>
        </w:rPr>
        <w:t xml:space="preserve"> Measuring </w:t>
      </w:r>
      <w:r w:rsidR="000F3C2E">
        <w:rPr>
          <w:b/>
        </w:rPr>
        <w:t>P</w:t>
      </w:r>
      <w:r w:rsidR="00330F8D" w:rsidRPr="00A87C7A">
        <w:rPr>
          <w:b/>
        </w:rPr>
        <w:t xml:space="preserve">roperties of </w:t>
      </w:r>
      <w:r w:rsidR="000F3C2E">
        <w:rPr>
          <w:b/>
        </w:rPr>
        <w:t>E</w:t>
      </w:r>
      <w:r w:rsidR="00330F8D" w:rsidRPr="00A87C7A">
        <w:rPr>
          <w:b/>
        </w:rPr>
        <w:t xml:space="preserve">thyl </w:t>
      </w:r>
      <w:r w:rsidR="000F3C2E">
        <w:rPr>
          <w:b/>
        </w:rPr>
        <w:t>A</w:t>
      </w:r>
      <w:r w:rsidR="00330F8D" w:rsidRPr="00A87C7A">
        <w:rPr>
          <w:b/>
        </w:rPr>
        <w:t>cetoacetate</w:t>
      </w:r>
    </w:p>
    <w:p w14:paraId="1DCDFD90" w14:textId="15D89D45" w:rsidR="00330F8D" w:rsidRDefault="00330F8D" w:rsidP="00330F8D">
      <w:pPr>
        <w:pStyle w:val="ListParagraph"/>
        <w:numPr>
          <w:ilvl w:val="0"/>
          <w:numId w:val="2"/>
        </w:numPr>
      </w:pPr>
      <w:r>
        <w:t>Take an IR of the starting material (ethyl acetoacetate)</w:t>
      </w:r>
      <w:r w:rsidR="000F3C2E">
        <w:t>.</w:t>
      </w:r>
    </w:p>
    <w:p w14:paraId="06C5968D" w14:textId="45758A37" w:rsidR="00330F8D" w:rsidRPr="00330F8D" w:rsidRDefault="00330F8D" w:rsidP="00330F8D">
      <w:pPr>
        <w:pStyle w:val="ListParagraph"/>
        <w:numPr>
          <w:ilvl w:val="0"/>
          <w:numId w:val="2"/>
        </w:numPr>
      </w:pPr>
      <w:r>
        <w:t xml:space="preserve">Take a TLC using 40% ethyl acetate in 60% hexanes. </w:t>
      </w:r>
    </w:p>
    <w:p w14:paraId="198AF92B" w14:textId="080FB38F" w:rsidR="00E8470B" w:rsidRPr="00A87C7A" w:rsidRDefault="000F3C2E" w:rsidP="00182CC8">
      <w:pPr>
        <w:rPr>
          <w:b/>
        </w:rPr>
      </w:pPr>
      <w:r w:rsidRPr="00A87C7A">
        <w:rPr>
          <w:b/>
        </w:rPr>
        <w:t xml:space="preserve">2. </w:t>
      </w:r>
      <w:r w:rsidR="00330F8D" w:rsidRPr="00A87C7A">
        <w:rPr>
          <w:b/>
        </w:rPr>
        <w:t xml:space="preserve"> Reduction of </w:t>
      </w:r>
      <w:r>
        <w:rPr>
          <w:b/>
        </w:rPr>
        <w:t>E</w:t>
      </w:r>
      <w:r w:rsidR="00330F8D" w:rsidRPr="00A87C7A">
        <w:rPr>
          <w:b/>
        </w:rPr>
        <w:t xml:space="preserve">thyl </w:t>
      </w:r>
      <w:r>
        <w:rPr>
          <w:b/>
        </w:rPr>
        <w:t>A</w:t>
      </w:r>
      <w:r w:rsidR="00330F8D" w:rsidRPr="00A87C7A">
        <w:rPr>
          <w:b/>
        </w:rPr>
        <w:t xml:space="preserve">cetoacetate with </w:t>
      </w:r>
      <w:r>
        <w:rPr>
          <w:b/>
        </w:rPr>
        <w:t>S</w:t>
      </w:r>
      <w:r w:rsidR="00330F8D" w:rsidRPr="00A87C7A">
        <w:rPr>
          <w:b/>
        </w:rPr>
        <w:t xml:space="preserve">odium </w:t>
      </w:r>
      <w:r>
        <w:rPr>
          <w:b/>
        </w:rPr>
        <w:t>B</w:t>
      </w:r>
      <w:r w:rsidR="00330F8D" w:rsidRPr="00A87C7A">
        <w:rPr>
          <w:b/>
        </w:rPr>
        <w:t>orohydride</w:t>
      </w:r>
    </w:p>
    <w:p w14:paraId="1A860076" w14:textId="5D682653" w:rsidR="00330F8D" w:rsidRDefault="00330F8D" w:rsidP="00330F8D">
      <w:pPr>
        <w:pStyle w:val="ListParagraph"/>
        <w:numPr>
          <w:ilvl w:val="0"/>
          <w:numId w:val="1"/>
        </w:numPr>
      </w:pPr>
      <w:r>
        <w:t>Add 1 mmol of ethyl acetoacetate to a round</w:t>
      </w:r>
      <w:r w:rsidR="001347E9">
        <w:t>-</w:t>
      </w:r>
      <w:r>
        <w:t>bottom flask.</w:t>
      </w:r>
    </w:p>
    <w:p w14:paraId="7C3DD546" w14:textId="5DA81FCB" w:rsidR="00330F8D" w:rsidRDefault="00330F8D" w:rsidP="00330F8D">
      <w:pPr>
        <w:pStyle w:val="ListParagraph"/>
        <w:numPr>
          <w:ilvl w:val="0"/>
          <w:numId w:val="1"/>
        </w:numPr>
      </w:pPr>
      <w:r>
        <w:t>Add 5 mL of ethanol and swirl to mix completely</w:t>
      </w:r>
      <w:r w:rsidR="000F3C2E">
        <w:t>.</w:t>
      </w:r>
    </w:p>
    <w:p w14:paraId="5483CC32" w14:textId="4384EDEB" w:rsidR="00330F8D" w:rsidRDefault="00330F8D" w:rsidP="00330F8D">
      <w:pPr>
        <w:pStyle w:val="ListParagraph"/>
        <w:numPr>
          <w:ilvl w:val="0"/>
          <w:numId w:val="1"/>
        </w:numPr>
      </w:pPr>
      <w:r>
        <w:t>Lower the beaker into an ice-water bath</w:t>
      </w:r>
      <w:r w:rsidR="000F3C2E">
        <w:t>.</w:t>
      </w:r>
    </w:p>
    <w:p w14:paraId="2A39F85B" w14:textId="0E46CE07" w:rsidR="00330F8D" w:rsidRDefault="00330F8D" w:rsidP="00330F8D">
      <w:pPr>
        <w:pStyle w:val="ListParagraph"/>
        <w:numPr>
          <w:ilvl w:val="0"/>
          <w:numId w:val="1"/>
        </w:numPr>
      </w:pPr>
      <w:r>
        <w:t xml:space="preserve">Weigh 1 mmol of sodium borohydride and slowly add to the stirred solution of ethyl acetoacetate. </w:t>
      </w:r>
    </w:p>
    <w:p w14:paraId="59A79D35" w14:textId="27A74A93" w:rsidR="00330F8D" w:rsidRDefault="00330F8D" w:rsidP="00A87C7A">
      <w:pPr>
        <w:pStyle w:val="ListParagraph"/>
        <w:numPr>
          <w:ilvl w:val="1"/>
          <w:numId w:val="1"/>
        </w:numPr>
      </w:pPr>
      <w:r>
        <w:t>Add in small portions. The reaction is exothermic and bubbles vigorously.</w:t>
      </w:r>
    </w:p>
    <w:p w14:paraId="5DD4A42D" w14:textId="4D142E84" w:rsidR="00330F8D" w:rsidRDefault="00330F8D" w:rsidP="00330F8D">
      <w:pPr>
        <w:pStyle w:val="ListParagraph"/>
        <w:numPr>
          <w:ilvl w:val="0"/>
          <w:numId w:val="1"/>
        </w:numPr>
      </w:pPr>
      <w:r>
        <w:t>Immediately after, monitor the reaction by TLC every few minutes until the reaction is complete.</w:t>
      </w:r>
    </w:p>
    <w:p w14:paraId="5DC8CAE3" w14:textId="6EE4311D" w:rsidR="00330F8D" w:rsidRDefault="00330F8D" w:rsidP="00330F8D">
      <w:pPr>
        <w:pStyle w:val="ListParagraph"/>
        <w:numPr>
          <w:ilvl w:val="0"/>
          <w:numId w:val="1"/>
        </w:numPr>
      </w:pPr>
      <w:r>
        <w:t xml:space="preserve">Once complete, add 10 mL of water to the reaction mixture. </w:t>
      </w:r>
    </w:p>
    <w:p w14:paraId="433D1FBE" w14:textId="19CF1CD5" w:rsidR="00330F8D" w:rsidRDefault="00330F8D" w:rsidP="00330F8D">
      <w:pPr>
        <w:pStyle w:val="ListParagraph"/>
        <w:numPr>
          <w:ilvl w:val="0"/>
          <w:numId w:val="1"/>
        </w:numPr>
      </w:pPr>
      <w:r>
        <w:t>Transfer into a separatory funnel and extract with ethyl acetate (2x</w:t>
      </w:r>
      <w:r w:rsidR="001347E9">
        <w:t xml:space="preserve"> </w:t>
      </w:r>
      <w:r>
        <w:t>30</w:t>
      </w:r>
      <w:r w:rsidR="001347E9">
        <w:t xml:space="preserve"> </w:t>
      </w:r>
      <w:r>
        <w:t>mL)</w:t>
      </w:r>
      <w:r w:rsidR="000F3C2E">
        <w:t>.</w:t>
      </w:r>
    </w:p>
    <w:p w14:paraId="61160E22" w14:textId="5BD27ACC" w:rsidR="00330F8D" w:rsidRDefault="00330F8D" w:rsidP="00330F8D">
      <w:pPr>
        <w:pStyle w:val="ListParagraph"/>
        <w:numPr>
          <w:ilvl w:val="0"/>
          <w:numId w:val="1"/>
        </w:numPr>
      </w:pPr>
      <w:r>
        <w:t>Dry with DI water (1x</w:t>
      </w:r>
      <w:r w:rsidR="001347E9">
        <w:t xml:space="preserve"> </w:t>
      </w:r>
      <w:r>
        <w:t>30</w:t>
      </w:r>
      <w:r w:rsidR="001347E9">
        <w:t xml:space="preserve"> </w:t>
      </w:r>
      <w:r>
        <w:t>mL) and with brine (1x</w:t>
      </w:r>
      <w:r w:rsidR="001347E9">
        <w:t xml:space="preserve"> </w:t>
      </w:r>
      <w:r>
        <w:t>30</w:t>
      </w:r>
      <w:r w:rsidR="001347E9">
        <w:t xml:space="preserve"> </w:t>
      </w:r>
      <w:r>
        <w:t>mL).</w:t>
      </w:r>
    </w:p>
    <w:p w14:paraId="0FD889B7" w14:textId="1A496821" w:rsidR="00330F8D" w:rsidRDefault="00330F8D" w:rsidP="00330F8D">
      <w:pPr>
        <w:pStyle w:val="ListParagraph"/>
        <w:numPr>
          <w:ilvl w:val="0"/>
          <w:numId w:val="1"/>
        </w:numPr>
      </w:pPr>
      <w:r>
        <w:t>Dry over sodium sulfate and filter into a round</w:t>
      </w:r>
      <w:r w:rsidR="001347E9">
        <w:t>-</w:t>
      </w:r>
      <w:r>
        <w:t>bottom flask.</w:t>
      </w:r>
    </w:p>
    <w:p w14:paraId="0E722FD9" w14:textId="30E51A33" w:rsidR="00330F8D" w:rsidRDefault="00330F8D" w:rsidP="00330F8D">
      <w:pPr>
        <w:pStyle w:val="ListParagraph"/>
        <w:numPr>
          <w:ilvl w:val="0"/>
          <w:numId w:val="1"/>
        </w:numPr>
      </w:pPr>
      <w:r>
        <w:t>Evaporate solvent on the rotovap</w:t>
      </w:r>
      <w:r w:rsidR="000F3C2E">
        <w:t>.</w:t>
      </w:r>
    </w:p>
    <w:p w14:paraId="7FC5BF78" w14:textId="602AD996" w:rsidR="00330F8D" w:rsidRDefault="00330F8D" w:rsidP="00330F8D">
      <w:pPr>
        <w:pStyle w:val="ListParagraph"/>
        <w:numPr>
          <w:ilvl w:val="0"/>
          <w:numId w:val="1"/>
        </w:numPr>
      </w:pPr>
      <w:r>
        <w:t>TLC and take IR of reduction product</w:t>
      </w:r>
      <w:r w:rsidR="000F3C2E">
        <w:t>.</w:t>
      </w:r>
    </w:p>
    <w:p w14:paraId="10E09803" w14:textId="61010085" w:rsidR="00330F8D" w:rsidRPr="00A87C7A" w:rsidRDefault="000F3C2E" w:rsidP="00330F8D">
      <w:pPr>
        <w:rPr>
          <w:b/>
        </w:rPr>
      </w:pPr>
      <w:r w:rsidRPr="00A87C7A">
        <w:rPr>
          <w:b/>
        </w:rPr>
        <w:t>3.</w:t>
      </w:r>
      <w:r w:rsidR="00330F8D" w:rsidRPr="00A87C7A">
        <w:rPr>
          <w:b/>
        </w:rPr>
        <w:t xml:space="preserve"> Reduction of </w:t>
      </w:r>
      <w:r>
        <w:rPr>
          <w:b/>
        </w:rPr>
        <w:t>E</w:t>
      </w:r>
      <w:r w:rsidR="00330F8D" w:rsidRPr="00A87C7A">
        <w:rPr>
          <w:b/>
        </w:rPr>
        <w:t xml:space="preserve">thyl </w:t>
      </w:r>
      <w:r>
        <w:rPr>
          <w:b/>
        </w:rPr>
        <w:t>A</w:t>
      </w:r>
      <w:r w:rsidR="00330F8D" w:rsidRPr="00A87C7A">
        <w:rPr>
          <w:b/>
        </w:rPr>
        <w:t xml:space="preserve">cetoacetate with </w:t>
      </w:r>
      <w:r>
        <w:rPr>
          <w:b/>
        </w:rPr>
        <w:t>Lithium Aluminum Hydride</w:t>
      </w:r>
    </w:p>
    <w:p w14:paraId="279884DB" w14:textId="7E7DE7C6" w:rsidR="00A74CA7" w:rsidRDefault="00A74CA7" w:rsidP="00A74CA7">
      <w:pPr>
        <w:pStyle w:val="ListParagraph"/>
        <w:numPr>
          <w:ilvl w:val="0"/>
          <w:numId w:val="4"/>
        </w:numPr>
      </w:pPr>
      <w:r>
        <w:t>Add 1 mmol of lithium aluminum hydride into a dry round</w:t>
      </w:r>
      <w:r w:rsidR="000F3C2E">
        <w:t>-</w:t>
      </w:r>
      <w:r>
        <w:t>bottom flask and cap it with a septum.</w:t>
      </w:r>
    </w:p>
    <w:p w14:paraId="0E20644E" w14:textId="3F3181A1" w:rsidR="00A74CA7" w:rsidRDefault="00A74CA7" w:rsidP="00A74CA7">
      <w:pPr>
        <w:pStyle w:val="ListParagraph"/>
        <w:numPr>
          <w:ilvl w:val="0"/>
          <w:numId w:val="4"/>
        </w:numPr>
      </w:pPr>
      <w:r>
        <w:t>Purge flask with nitrogen gas using a nitrogen inlet line. Make sure to have an exit valve.</w:t>
      </w:r>
    </w:p>
    <w:p w14:paraId="6CD8EE47" w14:textId="77777777" w:rsidR="00A74CA7" w:rsidRDefault="00A74CA7" w:rsidP="00A74CA7">
      <w:pPr>
        <w:pStyle w:val="ListParagraph"/>
        <w:numPr>
          <w:ilvl w:val="0"/>
          <w:numId w:val="4"/>
        </w:numPr>
      </w:pPr>
      <w:r>
        <w:lastRenderedPageBreak/>
        <w:t>Add 10 mL of dry THF.</w:t>
      </w:r>
    </w:p>
    <w:p w14:paraId="16E9DA40" w14:textId="6946CA23" w:rsidR="00A74CA7" w:rsidRDefault="00A74CA7" w:rsidP="00A74CA7">
      <w:pPr>
        <w:pStyle w:val="ListParagraph"/>
        <w:numPr>
          <w:ilvl w:val="0"/>
          <w:numId w:val="4"/>
        </w:numPr>
      </w:pPr>
      <w:r>
        <w:t>Place round</w:t>
      </w:r>
      <w:r w:rsidR="001347E9">
        <w:t>-</w:t>
      </w:r>
      <w:r>
        <w:t>bottom flask into an ice bath.</w:t>
      </w:r>
    </w:p>
    <w:p w14:paraId="5524EF87" w14:textId="77777777" w:rsidR="00A74CA7" w:rsidRDefault="00A74CA7" w:rsidP="00A74CA7">
      <w:pPr>
        <w:pStyle w:val="ListParagraph"/>
        <w:numPr>
          <w:ilvl w:val="0"/>
          <w:numId w:val="4"/>
        </w:numPr>
      </w:pPr>
      <w:r>
        <w:t>Make a solution of 1 mmol of ethyl acetoacetate into 3 mL of dry THF and slowly add dropwise into the reaction flask.</w:t>
      </w:r>
    </w:p>
    <w:p w14:paraId="27EC83B8" w14:textId="70CF5A58" w:rsidR="00A74CA7" w:rsidRDefault="00A74CA7" w:rsidP="00A74CA7">
      <w:pPr>
        <w:pStyle w:val="ListParagraph"/>
        <w:numPr>
          <w:ilvl w:val="0"/>
          <w:numId w:val="4"/>
        </w:numPr>
      </w:pPr>
      <w:r>
        <w:t>The reaction will vigorously bubble until all of the reagent is added.</w:t>
      </w:r>
    </w:p>
    <w:p w14:paraId="22F6DAC1" w14:textId="46AFD512" w:rsidR="00A74CA7" w:rsidRDefault="00A74CA7" w:rsidP="00A74CA7">
      <w:pPr>
        <w:pStyle w:val="ListParagraph"/>
        <w:numPr>
          <w:ilvl w:val="0"/>
          <w:numId w:val="4"/>
        </w:numPr>
      </w:pPr>
      <w:r>
        <w:t>Immediately after, monitor the reaction by TLC every few minutes until the reaction is complete.</w:t>
      </w:r>
    </w:p>
    <w:p w14:paraId="4F1C3937" w14:textId="79B8D554" w:rsidR="00A74CA7" w:rsidRDefault="00A74CA7" w:rsidP="00A74CA7">
      <w:pPr>
        <w:pStyle w:val="ListParagraph"/>
        <w:numPr>
          <w:ilvl w:val="0"/>
          <w:numId w:val="4"/>
        </w:numPr>
      </w:pPr>
      <w:r>
        <w:t xml:space="preserve">Once complete, add </w:t>
      </w:r>
      <w:r w:rsidR="001347E9">
        <w:t xml:space="preserve">1 M HCl </w:t>
      </w:r>
      <w:r>
        <w:t>dropwise. The reaction will bubble vigorously until all of the LiAlH</w:t>
      </w:r>
      <w:r w:rsidRPr="00A87C7A">
        <w:rPr>
          <w:vertAlign w:val="subscript"/>
        </w:rPr>
        <w:t>4</w:t>
      </w:r>
      <w:r>
        <w:t xml:space="preserve"> is consumed. </w:t>
      </w:r>
    </w:p>
    <w:p w14:paraId="3AD4BB95" w14:textId="7F5127A5" w:rsidR="00A74CA7" w:rsidRDefault="00A74CA7" w:rsidP="00A74CA7">
      <w:pPr>
        <w:pStyle w:val="ListParagraph"/>
        <w:numPr>
          <w:ilvl w:val="0"/>
          <w:numId w:val="4"/>
        </w:numPr>
      </w:pPr>
      <w:r>
        <w:t>Once consumed (no more bubbling), the septum can be removed and diluted with ethyl acetate (40 mL) and 1 M HCl (20 mL).</w:t>
      </w:r>
    </w:p>
    <w:p w14:paraId="497DEF46" w14:textId="079E33F5" w:rsidR="00A74CA7" w:rsidRDefault="00A74CA7" w:rsidP="00A74CA7">
      <w:pPr>
        <w:pStyle w:val="ListParagraph"/>
        <w:numPr>
          <w:ilvl w:val="0"/>
          <w:numId w:val="4"/>
        </w:numPr>
      </w:pPr>
      <w:r>
        <w:t>Transfer to a separatory funnel.</w:t>
      </w:r>
    </w:p>
    <w:p w14:paraId="676ACF43" w14:textId="6D3F6986" w:rsidR="00A74CA7" w:rsidRDefault="00A74CA7" w:rsidP="00A74CA7">
      <w:pPr>
        <w:pStyle w:val="ListParagraph"/>
        <w:numPr>
          <w:ilvl w:val="0"/>
          <w:numId w:val="4"/>
        </w:numPr>
      </w:pPr>
      <w:r>
        <w:t>Extract with ethyl acetate (3x</w:t>
      </w:r>
      <w:r w:rsidR="000F3C2E">
        <w:t xml:space="preserve"> </w:t>
      </w:r>
      <w:r>
        <w:t>50</w:t>
      </w:r>
      <w:r w:rsidR="000F3C2E">
        <w:t xml:space="preserve"> </w:t>
      </w:r>
      <w:r>
        <w:t>mL)</w:t>
      </w:r>
      <w:r w:rsidR="000F3C2E">
        <w:t>.</w:t>
      </w:r>
    </w:p>
    <w:p w14:paraId="5B3BDFB8" w14:textId="48C4FAF6" w:rsidR="00A74CA7" w:rsidRDefault="00A74CA7" w:rsidP="00A74CA7">
      <w:pPr>
        <w:pStyle w:val="ListParagraph"/>
        <w:numPr>
          <w:ilvl w:val="0"/>
          <w:numId w:val="4"/>
        </w:numPr>
      </w:pPr>
      <w:r>
        <w:t>Dry with brine (1x</w:t>
      </w:r>
      <w:r w:rsidR="000F3C2E">
        <w:t xml:space="preserve"> </w:t>
      </w:r>
      <w:r>
        <w:t>50</w:t>
      </w:r>
      <w:r w:rsidR="000F3C2E">
        <w:t xml:space="preserve"> </w:t>
      </w:r>
      <w:r>
        <w:t>mL)</w:t>
      </w:r>
      <w:r w:rsidR="000F3C2E">
        <w:t>.</w:t>
      </w:r>
    </w:p>
    <w:p w14:paraId="2D3FACB2" w14:textId="42DCFE3D" w:rsidR="00A74CA7" w:rsidRDefault="00A74CA7" w:rsidP="00A74CA7">
      <w:pPr>
        <w:pStyle w:val="ListParagraph"/>
        <w:numPr>
          <w:ilvl w:val="0"/>
          <w:numId w:val="4"/>
        </w:numPr>
      </w:pPr>
      <w:r>
        <w:t>Dry over sodium sulfate and filter into a round</w:t>
      </w:r>
      <w:r w:rsidR="000F3C2E">
        <w:t>-</w:t>
      </w:r>
      <w:r>
        <w:t>bottom flask.</w:t>
      </w:r>
    </w:p>
    <w:p w14:paraId="7ED0F90F" w14:textId="0C8CFE9A" w:rsidR="00A74CA7" w:rsidRDefault="00A74CA7" w:rsidP="00A74CA7">
      <w:pPr>
        <w:pStyle w:val="ListParagraph"/>
        <w:numPr>
          <w:ilvl w:val="0"/>
          <w:numId w:val="4"/>
        </w:numPr>
      </w:pPr>
      <w:r>
        <w:t>Evaporate solvent on the rotovap</w:t>
      </w:r>
      <w:r w:rsidR="000F3C2E">
        <w:t>.</w:t>
      </w:r>
    </w:p>
    <w:p w14:paraId="31EFB0D5" w14:textId="1810016F" w:rsidR="00A74CA7" w:rsidRDefault="00A74CA7" w:rsidP="00A74CA7">
      <w:pPr>
        <w:pStyle w:val="ListParagraph"/>
        <w:numPr>
          <w:ilvl w:val="0"/>
          <w:numId w:val="4"/>
        </w:numPr>
      </w:pPr>
      <w:r>
        <w:t>TLC and take IR of reduction product</w:t>
      </w:r>
      <w:r w:rsidR="000F3C2E">
        <w:t>.</w:t>
      </w:r>
    </w:p>
    <w:p w14:paraId="2F66824E" w14:textId="535FA2EF" w:rsidR="00467282" w:rsidRDefault="00467282">
      <w:r w:rsidRPr="00467282">
        <w:rPr>
          <w:b/>
          <w:sz w:val="28"/>
        </w:rPr>
        <w:t>Representative Result</w:t>
      </w:r>
      <w:r w:rsidR="003E02E7">
        <w:rPr>
          <w:b/>
          <w:sz w:val="28"/>
        </w:rPr>
        <w:t>s</w:t>
      </w:r>
      <w:r>
        <w:rPr>
          <w:b/>
        </w:rPr>
        <w:t xml:space="preserve"> </w:t>
      </w:r>
    </w:p>
    <w:p w14:paraId="16FA9693" w14:textId="6BCAF721" w:rsidR="00A74CA7" w:rsidRPr="00E7052F" w:rsidRDefault="00E7052F" w:rsidP="00E7052F">
      <w:pPr>
        <w:rPr>
          <w:b/>
        </w:rPr>
      </w:pPr>
      <w:r w:rsidRPr="00E7052F">
        <w:rPr>
          <w:b/>
        </w:rPr>
        <w:t>Figure 5. Representative TLC reaction results.</w:t>
      </w:r>
    </w:p>
    <w:p w14:paraId="176B33DA" w14:textId="105E109E" w:rsidR="00A74CA7" w:rsidRPr="00E7052F" w:rsidRDefault="00E7052F" w:rsidP="00E7052F">
      <w:pPr>
        <w:rPr>
          <w:b/>
        </w:rPr>
      </w:pPr>
      <w:r w:rsidRPr="00E7052F">
        <w:rPr>
          <w:b/>
        </w:rPr>
        <w:t>Figure 6. Representative IR results for ethyl acetoacetate.</w:t>
      </w:r>
    </w:p>
    <w:p w14:paraId="08B28B46" w14:textId="73572C3E" w:rsidR="00A74CA7" w:rsidRDefault="00E7052F" w:rsidP="00E7052F">
      <w:pPr>
        <w:rPr>
          <w:b/>
        </w:rPr>
      </w:pPr>
      <w:commentRangeStart w:id="2"/>
      <w:r>
        <w:rPr>
          <w:b/>
        </w:rPr>
        <w:t>Figure 7</w:t>
      </w:r>
      <w:r w:rsidRPr="00E7052F">
        <w:rPr>
          <w:b/>
        </w:rPr>
        <w:t>. Representative IR results for ethyl</w:t>
      </w:r>
      <w:r>
        <w:rPr>
          <w:b/>
        </w:rPr>
        <w:t xml:space="preserve"> 3-hydroxybutyrate.</w:t>
      </w:r>
      <w:commentRangeEnd w:id="2"/>
      <w:r w:rsidR="002B4365">
        <w:rPr>
          <w:rStyle w:val="CommentReference"/>
        </w:rPr>
        <w:commentReference w:id="2"/>
      </w:r>
    </w:p>
    <w:commentRangeStart w:id="3"/>
    <w:p w14:paraId="3C0904C8" w14:textId="3165ED22" w:rsidR="00DA11FF" w:rsidRDefault="00DA11FF" w:rsidP="00E7052F">
      <w:r>
        <w:object w:dxaOrig="11961" w:dyaOrig="6985" w14:anchorId="78500893">
          <v:shape id="_x0000_i1026" type="#_x0000_t75" style="width:518.25pt;height:302.25pt" o:ole="">
            <v:imagedata r:id="rId9" o:title=""/>
          </v:shape>
          <o:OLEObject Type="Embed" ProgID="ChemDraw.Document.6.0" ShapeID="_x0000_i1026" DrawAspect="Content" ObjectID="_1534057694" r:id="rId10"/>
        </w:object>
      </w:r>
      <w:commentRangeEnd w:id="3"/>
      <w:r>
        <w:rPr>
          <w:rStyle w:val="CommentReference"/>
        </w:rPr>
        <w:commentReference w:id="3"/>
      </w:r>
    </w:p>
    <w:p w14:paraId="2F4367AD" w14:textId="7BAA7340" w:rsidR="00A74CA7" w:rsidRDefault="00E7052F" w:rsidP="00E7052F">
      <w:r>
        <w:rPr>
          <w:b/>
        </w:rPr>
        <w:t>Figure 8</w:t>
      </w:r>
      <w:r w:rsidRPr="00E7052F">
        <w:rPr>
          <w:b/>
        </w:rPr>
        <w:t>. Representative IR results for</w:t>
      </w:r>
      <w:r>
        <w:rPr>
          <w:b/>
        </w:rPr>
        <w:t xml:space="preserve"> 1,3-butanediol.</w:t>
      </w:r>
    </w:p>
    <w:p w14:paraId="12D66DFA" w14:textId="234397A0" w:rsidR="009311DE" w:rsidRPr="00D0033C" w:rsidRDefault="009311DE" w:rsidP="009311DE">
      <w:r>
        <w:rPr>
          <w:b/>
          <w:sz w:val="28"/>
        </w:rPr>
        <w:t xml:space="preserve">Summary </w:t>
      </w:r>
      <w:r w:rsidR="00A74CA7">
        <w:br/>
        <w:t>In summa</w:t>
      </w:r>
      <w:r w:rsidR="00611A94">
        <w:t xml:space="preserve">ry, the trends of carbonyl reactivity and hydride donor ability have been reviewed and demonstrated. Hopefully the visual reactiveness of the two commonly used reagents is apparent and can be appreciated. </w:t>
      </w:r>
    </w:p>
    <w:p w14:paraId="0741333C" w14:textId="0B3896F2" w:rsidR="00583BBA" w:rsidRDefault="009311DE" w:rsidP="00611A94">
      <w:r w:rsidRPr="0051701C">
        <w:rPr>
          <w:b/>
          <w:sz w:val="28"/>
        </w:rPr>
        <w:t>Applications</w:t>
      </w:r>
      <w:r w:rsidR="00FC1C9F">
        <w:t xml:space="preserve"> </w:t>
      </w:r>
      <w:r w:rsidR="00611A94">
        <w:br/>
      </w:r>
      <w:r w:rsidR="00611A94">
        <w:t>The understanding of the reactivity of reagents and functional groups is of high importance when developing new methods for reductions or any other kind of reaction. Controlling the selectivity and reactivity of any reaction is an important factor to consider when deciding on the reagent</w:t>
      </w:r>
      <w:r w:rsidR="002B4365">
        <w:t>s</w:t>
      </w:r>
      <w:r w:rsidR="00611A94">
        <w:t xml:space="preserve"> used for a chemical step. This drives chemists to develop new reagents and new methods.</w:t>
      </w:r>
    </w:p>
    <w:p w14:paraId="5AEC48AF" w14:textId="3242086A" w:rsidR="00611A94" w:rsidRPr="00E7052F" w:rsidRDefault="00E7052F" w:rsidP="00E7052F">
      <w:pPr>
        <w:rPr>
          <w:b/>
        </w:rPr>
      </w:pPr>
      <w:r w:rsidRPr="00E7052F">
        <w:rPr>
          <w:b/>
        </w:rPr>
        <w:t xml:space="preserve">Figure 9. </w:t>
      </w:r>
      <w:r w:rsidR="002B4365">
        <w:rPr>
          <w:b/>
        </w:rPr>
        <w:t>Example of reducing agent choice affecting stereochemistry.</w:t>
      </w:r>
    </w:p>
    <w:p w14:paraId="0C4C6E82" w14:textId="48634B97" w:rsidR="00B329AD" w:rsidRDefault="00B329AD" w:rsidP="00B329AD">
      <w:r>
        <w:t>The review of periodic trends is still important in organic chemistry. When adding potassium metal to water it is a more violent explosion than when sodium metal is added to water. For that reason, we could extend this analogy to the comparison and reasoning to why LiAlH</w:t>
      </w:r>
      <w:r w:rsidRPr="00A87C7A">
        <w:rPr>
          <w:vertAlign w:val="subscript"/>
        </w:rPr>
        <w:t>4</w:t>
      </w:r>
      <w:r>
        <w:t xml:space="preserve"> is more reactive than NaBH</w:t>
      </w:r>
      <w:r w:rsidRPr="00A87C7A">
        <w:rPr>
          <w:vertAlign w:val="subscript"/>
        </w:rPr>
        <w:t>4</w:t>
      </w:r>
      <w:r>
        <w:t>.</w:t>
      </w:r>
    </w:p>
    <w:p w14:paraId="258A5ECB" w14:textId="2A499E5B" w:rsidR="00B329AD" w:rsidRDefault="00B329AD" w:rsidP="00B329AD">
      <w:r>
        <w:t>On the entire spectrum of nucleophiles and electrophiles</w:t>
      </w:r>
      <w:r w:rsidR="002B4365">
        <w:t>,</w:t>
      </w:r>
      <w:r>
        <w:t xml:space="preserve"> reactivity matters. A weak nucleophile will not react with a weak electrophile. But a more reactive electrophile might </w:t>
      </w:r>
      <w:r>
        <w:lastRenderedPageBreak/>
        <w:t xml:space="preserve">react with the same weak nucleophile. It all depends on their reactivity and the conditions. Professor Mayr has started a program where he and his students evaluate and quantify the reactivity of different reagents and functional groups. </w:t>
      </w:r>
      <w:commentRangeStart w:id="4"/>
      <w:r>
        <w:t xml:space="preserve">This chart helps </w:t>
      </w:r>
      <w:commentRangeEnd w:id="4"/>
      <w:r w:rsidR="004B4D61">
        <w:rPr>
          <w:rStyle w:val="CommentReference"/>
        </w:rPr>
        <w:commentReference w:id="4"/>
      </w:r>
      <w:r>
        <w:t xml:space="preserve">for </w:t>
      </w:r>
      <w:r>
        <w:t>chemists to understand reactivity of different kinds of molecules which extend far beyond carbonyl chemistry.</w:t>
      </w:r>
    </w:p>
    <w:p w14:paraId="726288FC" w14:textId="77777777" w:rsidR="00DA11FF" w:rsidRDefault="00DA11FF" w:rsidP="00B329AD"/>
    <w:p w14:paraId="7261CF05" w14:textId="6CFA51B4" w:rsidR="00DA11FF" w:rsidRDefault="00DA11FF" w:rsidP="00B329AD">
      <w:pPr>
        <w:rPr>
          <w:ins w:id="5" w:author="Dan Kim" w:date="2016-08-30T10:20:00Z"/>
        </w:rPr>
      </w:pPr>
      <w:ins w:id="6" w:author="Dan Kim" w:date="2016-08-30T10:19:00Z">
        <w:r>
          <w:t>I believe this chart is technically free. While this professor constantly publishes new results and increases further understanding of this chart. He has put up on his w</w:t>
        </w:r>
      </w:ins>
      <w:ins w:id="7" w:author="Dan Kim" w:date="2016-08-30T10:20:00Z">
        <w:r>
          <w:t>ebsite a PDF for the chart. I have placed a link below and have attached a PDF version of these chart in the email.</w:t>
        </w:r>
      </w:ins>
    </w:p>
    <w:p w14:paraId="5A1D641E" w14:textId="77777777" w:rsidR="00DA11FF" w:rsidRDefault="00DA11FF" w:rsidP="00B329AD">
      <w:pPr>
        <w:rPr>
          <w:ins w:id="8" w:author="Dan Kim" w:date="2016-08-30T10:20:00Z"/>
        </w:rPr>
      </w:pPr>
    </w:p>
    <w:p w14:paraId="3496CB4F" w14:textId="11791606" w:rsidR="00DA11FF" w:rsidRDefault="00DA11FF" w:rsidP="00B329AD">
      <w:ins w:id="9" w:author="Dan Kim" w:date="2016-08-30T10:20:00Z">
        <w:r w:rsidRPr="00DA11FF">
          <w:t>http://www.cup.lmu.de/oc/mayr/CDmayrPoster.html</w:t>
        </w:r>
      </w:ins>
      <w:bookmarkStart w:id="10" w:name="_GoBack"/>
      <w:bookmarkEnd w:id="10"/>
    </w:p>
    <w:sectPr w:rsidR="00DA11FF"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ilkens" w:date="2016-08-24T13:51:00Z" w:initials="ASW">
    <w:p w14:paraId="25BC9E7C" w14:textId="785F9D54" w:rsidR="002B4365" w:rsidRDefault="002B4365">
      <w:pPr>
        <w:pStyle w:val="CommentText"/>
      </w:pPr>
      <w:r>
        <w:rPr>
          <w:rStyle w:val="CommentReference"/>
        </w:rPr>
        <w:annotationRef/>
      </w:r>
      <w:r>
        <w:t>Above, and in Figure 4, you state/ show that NaBH4 can’t reduce esters, but in this figure it can. Is it system-specific?</w:t>
      </w:r>
    </w:p>
  </w:comment>
  <w:comment w:id="1" w:author="Dan Kim" w:date="2016-08-30T10:12:00Z" w:initials="DK">
    <w:p w14:paraId="41A02AC8" w14:textId="16D1E24E" w:rsidR="00A87C7A" w:rsidRDefault="00A87C7A">
      <w:pPr>
        <w:pStyle w:val="CommentText"/>
      </w:pPr>
      <w:r>
        <w:rPr>
          <w:rStyle w:val="CommentReference"/>
        </w:rPr>
        <w:annotationRef/>
      </w:r>
      <w:r>
        <w:t>Thanks for catching that mistake. You are correct. Here is an updated Figure3.</w:t>
      </w:r>
    </w:p>
  </w:comment>
  <w:comment w:id="2" w:author="Andrew Wilkens" w:date="2016-08-24T14:13:00Z" w:initials="ASW">
    <w:p w14:paraId="3CC61083" w14:textId="24772E51" w:rsidR="002B4365" w:rsidRDefault="002B4365">
      <w:pPr>
        <w:pStyle w:val="CommentText"/>
      </w:pPr>
      <w:r>
        <w:rPr>
          <w:rStyle w:val="CommentReference"/>
        </w:rPr>
        <w:annotationRef/>
      </w:r>
      <w:r>
        <w:t>Why is the spectrum different (absorbance vs. transmittance, grid lines)? Replace.</w:t>
      </w:r>
    </w:p>
  </w:comment>
  <w:comment w:id="3" w:author="Dan Kim" w:date="2016-08-30T10:17:00Z" w:initials="DK">
    <w:p w14:paraId="2E470366" w14:textId="20D37EB8" w:rsidR="00DA11FF" w:rsidRDefault="00DA11FF">
      <w:pPr>
        <w:pStyle w:val="CommentText"/>
      </w:pPr>
      <w:r>
        <w:rPr>
          <w:rStyle w:val="CommentReference"/>
        </w:rPr>
        <w:annotationRef/>
      </w:r>
      <w:r>
        <w:t>Here is an update of Figure 7</w:t>
      </w:r>
    </w:p>
  </w:comment>
  <w:comment w:id="4" w:author="Andrew Wilkens" w:date="2016-08-24T18:03:00Z" w:initials="ASW">
    <w:p w14:paraId="4B84E91E" w14:textId="2BA1E4E0" w:rsidR="004B4D61" w:rsidRDefault="004B4D61">
      <w:pPr>
        <w:pStyle w:val="CommentText"/>
      </w:pPr>
      <w:r>
        <w:rPr>
          <w:rStyle w:val="CommentReference"/>
        </w:rPr>
        <w:annotationRef/>
      </w:r>
      <w:r w:rsidR="00005566">
        <w:t>Is this chart freely available?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BC9E7C" w15:done="0"/>
  <w15:commentEx w15:paraId="41A02AC8" w15:done="0"/>
  <w15:commentEx w15:paraId="3CC61083" w15:done="0"/>
  <w15:commentEx w15:paraId="2E470366" w15:done="0"/>
  <w15:commentEx w15:paraId="4B84E91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54BE6"/>
    <w:multiLevelType w:val="hybridMultilevel"/>
    <w:tmpl w:val="E43A0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FE7C91"/>
    <w:multiLevelType w:val="multilevel"/>
    <w:tmpl w:val="6958D4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78529B5"/>
    <w:multiLevelType w:val="hybridMultilevel"/>
    <w:tmpl w:val="6958D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AA74F0"/>
    <w:multiLevelType w:val="hybridMultilevel"/>
    <w:tmpl w:val="CB843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7B2F13"/>
    <w:multiLevelType w:val="hybridMultilevel"/>
    <w:tmpl w:val="201E8826"/>
    <w:lvl w:ilvl="0" w:tplc="0409000F">
      <w:start w:val="1"/>
      <w:numFmt w:val="decimal"/>
      <w:lvlText w:val="%1."/>
      <w:lvlJc w:val="left"/>
      <w:pPr>
        <w:ind w:left="720" w:hanging="360"/>
      </w:pPr>
    </w:lvl>
    <w:lvl w:ilvl="1" w:tplc="647C692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 Kim">
    <w15:presenceInfo w15:providerId="Windows Live" w15:userId="f3eac122022c38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WztLAwMLA0MDAxszBR0lEKTi0uzszPAykwrAUAGUgq5ywAAAA="/>
  </w:docVars>
  <w:rsids>
    <w:rsidRoot w:val="000331A6"/>
    <w:rsid w:val="00005566"/>
    <w:rsid w:val="000331A6"/>
    <w:rsid w:val="00040633"/>
    <w:rsid w:val="000512AE"/>
    <w:rsid w:val="00052EF4"/>
    <w:rsid w:val="000550AD"/>
    <w:rsid w:val="000920FB"/>
    <w:rsid w:val="000B1046"/>
    <w:rsid w:val="000B6A03"/>
    <w:rsid w:val="000F3C2E"/>
    <w:rsid w:val="00102FEA"/>
    <w:rsid w:val="00105021"/>
    <w:rsid w:val="001347E9"/>
    <w:rsid w:val="00152AF5"/>
    <w:rsid w:val="0017228F"/>
    <w:rsid w:val="001828CA"/>
    <w:rsid w:val="00182CC8"/>
    <w:rsid w:val="002005C9"/>
    <w:rsid w:val="002B4365"/>
    <w:rsid w:val="0032412D"/>
    <w:rsid w:val="00330F8D"/>
    <w:rsid w:val="003722EC"/>
    <w:rsid w:val="00392018"/>
    <w:rsid w:val="003C027B"/>
    <w:rsid w:val="003E02E7"/>
    <w:rsid w:val="00403F66"/>
    <w:rsid w:val="004221BF"/>
    <w:rsid w:val="00467282"/>
    <w:rsid w:val="004A1058"/>
    <w:rsid w:val="004A1B00"/>
    <w:rsid w:val="004B4D61"/>
    <w:rsid w:val="0051701C"/>
    <w:rsid w:val="005525A0"/>
    <w:rsid w:val="005546C8"/>
    <w:rsid w:val="0056046C"/>
    <w:rsid w:val="00560984"/>
    <w:rsid w:val="00583BBA"/>
    <w:rsid w:val="00587541"/>
    <w:rsid w:val="00611A94"/>
    <w:rsid w:val="00660282"/>
    <w:rsid w:val="00681DE9"/>
    <w:rsid w:val="006A1311"/>
    <w:rsid w:val="006B073D"/>
    <w:rsid w:val="006C493D"/>
    <w:rsid w:val="006E76F5"/>
    <w:rsid w:val="00701418"/>
    <w:rsid w:val="00740DB0"/>
    <w:rsid w:val="00750056"/>
    <w:rsid w:val="00760C9B"/>
    <w:rsid w:val="007A498B"/>
    <w:rsid w:val="007A6FDA"/>
    <w:rsid w:val="007F3E1C"/>
    <w:rsid w:val="00821F68"/>
    <w:rsid w:val="00833C67"/>
    <w:rsid w:val="00903A4F"/>
    <w:rsid w:val="00925E0B"/>
    <w:rsid w:val="009311DE"/>
    <w:rsid w:val="00973E64"/>
    <w:rsid w:val="009C5CD4"/>
    <w:rsid w:val="00A10E92"/>
    <w:rsid w:val="00A24F6E"/>
    <w:rsid w:val="00A6209B"/>
    <w:rsid w:val="00A74CA7"/>
    <w:rsid w:val="00A87C7A"/>
    <w:rsid w:val="00AB0BBF"/>
    <w:rsid w:val="00AD006A"/>
    <w:rsid w:val="00B037CD"/>
    <w:rsid w:val="00B329AD"/>
    <w:rsid w:val="00B3305B"/>
    <w:rsid w:val="00B604D7"/>
    <w:rsid w:val="00B84DE8"/>
    <w:rsid w:val="00B9099D"/>
    <w:rsid w:val="00B92A74"/>
    <w:rsid w:val="00BD6C04"/>
    <w:rsid w:val="00BE1343"/>
    <w:rsid w:val="00C124F6"/>
    <w:rsid w:val="00C141BA"/>
    <w:rsid w:val="00CC2F12"/>
    <w:rsid w:val="00CE67B4"/>
    <w:rsid w:val="00D0033C"/>
    <w:rsid w:val="00DA11FF"/>
    <w:rsid w:val="00DB0B36"/>
    <w:rsid w:val="00DC16E3"/>
    <w:rsid w:val="00DD2B35"/>
    <w:rsid w:val="00E05207"/>
    <w:rsid w:val="00E13596"/>
    <w:rsid w:val="00E62346"/>
    <w:rsid w:val="00E7052F"/>
    <w:rsid w:val="00E8239D"/>
    <w:rsid w:val="00E8470B"/>
    <w:rsid w:val="00F2489A"/>
    <w:rsid w:val="00F427F5"/>
    <w:rsid w:val="00F55D38"/>
    <w:rsid w:val="00FC1C9F"/>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A5C6C066-591C-4BDF-97FF-B510D74E2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330F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Aaron Kolski-Andreaco</dc:creator>
  <cp:lastModifiedBy>Dan Kim</cp:lastModifiedBy>
  <cp:revision>2</cp:revision>
  <dcterms:created xsi:type="dcterms:W3CDTF">2016-08-30T17:22:00Z</dcterms:created>
  <dcterms:modified xsi:type="dcterms:W3CDTF">2016-08-30T17:22:00Z</dcterms:modified>
</cp:coreProperties>
</file>